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6FB" w:rsidRPr="004E06FB" w:rsidRDefault="004E06FB" w:rsidP="004E06F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eastAsia="es-ES"/>
        </w:rPr>
      </w:pPr>
      <w:r w:rsidRPr="004E06FB"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eastAsia="es-ES"/>
        </w:rPr>
        <w:t>¿Qué es investigar en educación?</w:t>
      </w:r>
    </w:p>
    <w:p w:rsidR="004E06FB" w:rsidRDefault="004E06FB" w:rsidP="004E06FB">
      <w:pPr>
        <w:spacing w:after="0" w:line="240" w:lineRule="auto"/>
        <w:jc w:val="center"/>
        <w:rPr>
          <w:ins w:id="0" w:author="Ana Maritza Vega Jauregui" w:date="2011-10-27T18:36:00Z"/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s-ES"/>
        </w:rPr>
      </w:pPr>
      <w:r w:rsidRPr="002669B8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s-ES"/>
        </w:rPr>
        <w:t>Orígenes de la Investigación educativa</w:t>
      </w:r>
    </w:p>
    <w:p w:rsidR="00C27E77" w:rsidRDefault="00C27E77" w:rsidP="004E06FB">
      <w:pPr>
        <w:spacing w:after="0" w:line="240" w:lineRule="auto"/>
        <w:jc w:val="center"/>
        <w:rPr>
          <w:ins w:id="1" w:author="Ana Maritza Vega Jauregui" w:date="2011-10-27T18:36:00Z"/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s-ES"/>
        </w:rPr>
      </w:pPr>
    </w:p>
    <w:p w:rsidR="00C27E77" w:rsidRDefault="00C27E77" w:rsidP="004E06FB">
      <w:pPr>
        <w:spacing w:after="0" w:line="240" w:lineRule="auto"/>
        <w:jc w:val="center"/>
        <w:rPr>
          <w:ins w:id="2" w:author="Ana Maritza Vega Jauregui" w:date="2011-10-27T18:36:00Z"/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s-ES"/>
        </w:rPr>
      </w:pPr>
      <w:ins w:id="3" w:author="Ana Maritza Vega Jauregui" w:date="2011-10-27T18:36:00Z">
        <w:r>
          <w:rPr>
            <w:rFonts w:ascii="Arial" w:eastAsia="Times New Roman" w:hAnsi="Arial" w:cs="Arial"/>
            <w:b/>
            <w:bCs/>
            <w:color w:val="000000" w:themeColor="text1"/>
            <w:sz w:val="24"/>
            <w:szCs w:val="24"/>
            <w:lang w:eastAsia="es-ES"/>
          </w:rPr>
          <w:t xml:space="preserve">Faltaron los </w:t>
        </w:r>
        <w:proofErr w:type="spellStart"/>
        <w:r>
          <w:rPr>
            <w:rFonts w:ascii="Arial" w:eastAsia="Times New Roman" w:hAnsi="Arial" w:cs="Arial"/>
            <w:b/>
            <w:bCs/>
            <w:color w:val="000000" w:themeColor="text1"/>
            <w:sz w:val="24"/>
            <w:szCs w:val="24"/>
            <w:lang w:eastAsia="es-ES"/>
          </w:rPr>
          <w:t>dats</w:t>
        </w:r>
        <w:proofErr w:type="spellEnd"/>
        <w:r>
          <w:rPr>
            <w:rFonts w:ascii="Arial" w:eastAsia="Times New Roman" w:hAnsi="Arial" w:cs="Arial"/>
            <w:b/>
            <w:bCs/>
            <w:color w:val="000000" w:themeColor="text1"/>
            <w:sz w:val="24"/>
            <w:szCs w:val="24"/>
            <w:lang w:eastAsia="es-ES"/>
          </w:rPr>
          <w:t xml:space="preserve"> de identificación </w:t>
        </w:r>
        <w:proofErr w:type="gramStart"/>
        <w:r>
          <w:rPr>
            <w:rFonts w:ascii="Arial" w:eastAsia="Times New Roman" w:hAnsi="Arial" w:cs="Arial"/>
            <w:b/>
            <w:bCs/>
            <w:color w:val="000000" w:themeColor="text1"/>
            <w:sz w:val="24"/>
            <w:szCs w:val="24"/>
            <w:lang w:eastAsia="es-ES"/>
          </w:rPr>
          <w:t>( tu</w:t>
        </w:r>
        <w:proofErr w:type="gramEnd"/>
        <w:r>
          <w:rPr>
            <w:rFonts w:ascii="Arial" w:eastAsia="Times New Roman" w:hAnsi="Arial" w:cs="Arial"/>
            <w:b/>
            <w:bCs/>
            <w:color w:val="000000" w:themeColor="text1"/>
            <w:sz w:val="24"/>
            <w:szCs w:val="24"/>
            <w:lang w:eastAsia="es-ES"/>
          </w:rPr>
          <w:t xml:space="preserve"> nombre)</w:t>
        </w:r>
      </w:ins>
    </w:p>
    <w:p w:rsidR="00C27E77" w:rsidRDefault="00C27E77" w:rsidP="004E06FB">
      <w:pPr>
        <w:spacing w:after="0" w:line="240" w:lineRule="auto"/>
        <w:jc w:val="center"/>
        <w:rPr>
          <w:ins w:id="4" w:author="Ana Maritza Vega Jauregui" w:date="2011-10-27T18:37:00Z"/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s-ES"/>
        </w:rPr>
      </w:pPr>
      <w:ins w:id="5" w:author="Ana Maritza Vega Jauregui" w:date="2011-10-27T18:36:00Z">
        <w:r>
          <w:rPr>
            <w:rFonts w:ascii="Arial" w:eastAsia="Times New Roman" w:hAnsi="Arial" w:cs="Arial"/>
            <w:b/>
            <w:bCs/>
            <w:color w:val="000000" w:themeColor="text1"/>
            <w:sz w:val="24"/>
            <w:szCs w:val="24"/>
            <w:lang w:eastAsia="es-ES"/>
          </w:rPr>
          <w:t xml:space="preserve">Me gustaría que para hacer un acercamiento </w:t>
        </w:r>
        <w:proofErr w:type="spellStart"/>
        <w:r>
          <w:rPr>
            <w:rFonts w:ascii="Arial" w:eastAsia="Times New Roman" w:hAnsi="Arial" w:cs="Arial"/>
            <w:b/>
            <w:bCs/>
            <w:color w:val="000000" w:themeColor="text1"/>
            <w:sz w:val="24"/>
            <w:szCs w:val="24"/>
            <w:lang w:eastAsia="es-ES"/>
          </w:rPr>
          <w:t>mas</w:t>
        </w:r>
        <w:proofErr w:type="spellEnd"/>
        <w:r>
          <w:rPr>
            <w:rFonts w:ascii="Arial" w:eastAsia="Times New Roman" w:hAnsi="Arial" w:cs="Arial"/>
            <w:b/>
            <w:bCs/>
            <w:color w:val="000000" w:themeColor="text1"/>
            <w:sz w:val="24"/>
            <w:szCs w:val="24"/>
            <w:lang w:eastAsia="es-ES"/>
          </w:rPr>
          <w:t xml:space="preserve"> preciso tomas </w:t>
        </w:r>
        <w:proofErr w:type="spellStart"/>
        <w:r>
          <w:rPr>
            <w:rFonts w:ascii="Arial" w:eastAsia="Times New Roman" w:hAnsi="Arial" w:cs="Arial"/>
            <w:b/>
            <w:bCs/>
            <w:color w:val="000000" w:themeColor="text1"/>
            <w:sz w:val="24"/>
            <w:szCs w:val="24"/>
            <w:lang w:eastAsia="es-ES"/>
          </w:rPr>
          <w:t>agun</w:t>
        </w:r>
        <w:proofErr w:type="spellEnd"/>
        <w:r>
          <w:rPr>
            <w:rFonts w:ascii="Arial" w:eastAsia="Times New Roman" w:hAnsi="Arial" w:cs="Arial"/>
            <w:b/>
            <w:bCs/>
            <w:color w:val="000000" w:themeColor="text1"/>
            <w:sz w:val="24"/>
            <w:szCs w:val="24"/>
            <w:lang w:eastAsia="es-ES"/>
          </w:rPr>
          <w:t xml:space="preserve"> art</w:t>
        </w:r>
      </w:ins>
      <w:ins w:id="6" w:author="Ana Maritza Vega Jauregui" w:date="2011-10-27T18:37:00Z">
        <w:r>
          <w:rPr>
            <w:rFonts w:ascii="Arial" w:eastAsia="Times New Roman" w:hAnsi="Arial" w:cs="Arial"/>
            <w:b/>
            <w:bCs/>
            <w:color w:val="000000" w:themeColor="text1"/>
            <w:sz w:val="24"/>
            <w:szCs w:val="24"/>
            <w:lang w:eastAsia="es-ES"/>
          </w:rPr>
          <w:t xml:space="preserve">ículo que narre los resultados de una investigación </w:t>
        </w:r>
        <w:proofErr w:type="gramStart"/>
        <w:r>
          <w:rPr>
            <w:rFonts w:ascii="Arial" w:eastAsia="Times New Roman" w:hAnsi="Arial" w:cs="Arial"/>
            <w:b/>
            <w:bCs/>
            <w:color w:val="000000" w:themeColor="text1"/>
            <w:sz w:val="24"/>
            <w:szCs w:val="24"/>
            <w:lang w:eastAsia="es-ES"/>
          </w:rPr>
          <w:t>( en</w:t>
        </w:r>
        <w:proofErr w:type="gramEnd"/>
        <w:r>
          <w:rPr>
            <w:rFonts w:ascii="Arial" w:eastAsia="Times New Roman" w:hAnsi="Arial" w:cs="Arial"/>
            <w:b/>
            <w:bCs/>
            <w:color w:val="000000" w:themeColor="text1"/>
            <w:sz w:val="24"/>
            <w:szCs w:val="24"/>
            <w:lang w:eastAsia="es-ES"/>
          </w:rPr>
          <w:t xml:space="preserve"> las referencia del programa de esta materia puedes</w:t>
        </w:r>
      </w:ins>
      <w:ins w:id="7" w:author="Ana Maritza Vega Jauregui" w:date="2011-10-27T18:46:00Z">
        <w:r w:rsidR="00D52A6D">
          <w:rPr>
            <w:rFonts w:ascii="Arial" w:eastAsia="Times New Roman" w:hAnsi="Arial" w:cs="Arial"/>
            <w:b/>
            <w:bCs/>
            <w:color w:val="000000" w:themeColor="text1"/>
            <w:sz w:val="24"/>
            <w:szCs w:val="24"/>
            <w:lang w:eastAsia="es-ES"/>
          </w:rPr>
          <w:t xml:space="preserve"> </w:t>
        </w:r>
      </w:ins>
      <w:ins w:id="8" w:author="Ana Maritza Vega Jauregui" w:date="2011-10-27T18:37:00Z">
        <w:r>
          <w:rPr>
            <w:rFonts w:ascii="Arial" w:eastAsia="Times New Roman" w:hAnsi="Arial" w:cs="Arial"/>
            <w:b/>
            <w:bCs/>
            <w:color w:val="000000" w:themeColor="text1"/>
            <w:sz w:val="24"/>
            <w:szCs w:val="24"/>
            <w:lang w:eastAsia="es-ES"/>
          </w:rPr>
          <w:t>encontrar un página sobre eso).</w:t>
        </w:r>
      </w:ins>
    </w:p>
    <w:p w:rsidR="00C27E77" w:rsidRPr="00C20469" w:rsidRDefault="00C27E77" w:rsidP="004E06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4E06FB" w:rsidRDefault="004E06FB" w:rsidP="004E06F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ES"/>
        </w:rPr>
      </w:pPr>
    </w:p>
    <w:p w:rsidR="004E06FB" w:rsidRPr="00B110BF" w:rsidRDefault="004E06FB" w:rsidP="004E06F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ES"/>
        </w:rPr>
      </w:pPr>
      <w:r w:rsidRPr="00B110BF">
        <w:rPr>
          <w:rFonts w:ascii="Arial" w:eastAsia="Times New Roman" w:hAnsi="Arial" w:cs="Arial"/>
          <w:color w:val="000000" w:themeColor="text1"/>
          <w:sz w:val="24"/>
          <w:szCs w:val="24"/>
          <w:lang w:eastAsia="es-ES"/>
        </w:rPr>
        <w:t>Ante los cambios acelerados de conocimiento y la diversidad de paradigmas, se requiere de profesionales competentes que den respuesta a los problemas de una realidad compleja y dinámica; que adopten una actitud reflexiva y crítica con respecto a la realidad educativa y que posean idoneidad técnico-profesional para investigar científicamente esa realidad y transformarla creativamente.</w:t>
      </w:r>
    </w:p>
    <w:p w:rsidR="004E06FB" w:rsidRPr="004E06FB" w:rsidRDefault="004E06FB" w:rsidP="004E06FB">
      <w:pPr>
        <w:spacing w:before="100" w:beforeAutospacing="1" w:after="100" w:afterAutospacing="1"/>
        <w:jc w:val="both"/>
        <w:rPr>
          <w:sz w:val="24"/>
          <w:szCs w:val="24"/>
        </w:rPr>
      </w:pPr>
      <w:r w:rsidRPr="00B2665C">
        <w:rPr>
          <w:rFonts w:ascii="Arial" w:hAnsi="Arial" w:cs="Arial"/>
          <w:bCs/>
          <w:sz w:val="24"/>
          <w:szCs w:val="24"/>
        </w:rPr>
        <w:t>La investigación científica que realizamos en las Ciencias de la Educación es lo que denominaremos Investigación Educativa</w:t>
      </w:r>
      <w:r>
        <w:rPr>
          <w:rFonts w:ascii="Arial" w:hAnsi="Arial" w:cs="Arial"/>
          <w:bCs/>
          <w:sz w:val="24"/>
          <w:szCs w:val="24"/>
        </w:rPr>
        <w:t>, disciplina que</w:t>
      </w:r>
      <w:r w:rsidRPr="002669B8">
        <w:rPr>
          <w:rFonts w:ascii="Arial" w:eastAsia="Times New Roman" w:hAnsi="Arial" w:cs="Arial"/>
          <w:color w:val="000000" w:themeColor="text1"/>
          <w:sz w:val="24"/>
          <w:szCs w:val="24"/>
          <w:lang w:eastAsia="es-ES"/>
        </w:rPr>
        <w:t xml:space="preserve"> </w:t>
      </w:r>
      <w:commentRangeStart w:id="9"/>
      <w:r w:rsidRPr="002669B8">
        <w:rPr>
          <w:rFonts w:ascii="Arial" w:eastAsia="Times New Roman" w:hAnsi="Arial" w:cs="Arial"/>
          <w:color w:val="000000" w:themeColor="text1"/>
          <w:sz w:val="24"/>
          <w:szCs w:val="24"/>
          <w:lang w:eastAsia="es-ES"/>
        </w:rPr>
        <w:t>"trata las cuestiones y problemas relativos a la naturaleza, epistemología, metodología, fines y objetivos en el marco de la búsqueda progresiva de conocimiento en el ámbito educativo."</w:t>
      </w:r>
      <w:commentRangeEnd w:id="9"/>
      <w:r w:rsidR="002A0D86">
        <w:rPr>
          <w:rStyle w:val="Refdecomentario"/>
        </w:rPr>
        <w:commentReference w:id="9"/>
      </w:r>
    </w:p>
    <w:p w:rsidR="004E06FB" w:rsidRPr="002669B8" w:rsidRDefault="004E06FB" w:rsidP="004E06FB">
      <w:pPr>
        <w:spacing w:after="2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ES"/>
        </w:rPr>
      </w:pPr>
      <w:r w:rsidRPr="002669B8">
        <w:rPr>
          <w:rFonts w:ascii="Arial" w:eastAsia="Times New Roman" w:hAnsi="Arial" w:cs="Arial"/>
          <w:color w:val="000000" w:themeColor="text1"/>
          <w:sz w:val="24"/>
          <w:szCs w:val="24"/>
          <w:lang w:eastAsia="es-ES"/>
        </w:rPr>
        <w:t xml:space="preserve">Los orígenes de la investigación educativa se sitúan a fines del siglo XIX, cuando en pedagogía se adopta la metodología científica. Esta investigación, como disciplina de base empírica, se llamó primeramente pedagogía experimental, designación similar a la de psicología experimental, utilizada por Wundt en </w:t>
      </w:r>
      <w:commentRangeStart w:id="10"/>
      <w:r w:rsidRPr="002669B8">
        <w:rPr>
          <w:rFonts w:ascii="Arial" w:eastAsia="Times New Roman" w:hAnsi="Arial" w:cs="Arial"/>
          <w:color w:val="000000" w:themeColor="text1"/>
          <w:sz w:val="24"/>
          <w:szCs w:val="24"/>
          <w:lang w:eastAsia="es-ES"/>
        </w:rPr>
        <w:t>1880.</w:t>
      </w:r>
      <w:commentRangeEnd w:id="10"/>
      <w:r w:rsidR="002A0D86">
        <w:rPr>
          <w:rStyle w:val="Refdecomentario"/>
        </w:rPr>
        <w:commentReference w:id="10"/>
      </w:r>
    </w:p>
    <w:p w:rsidR="009F6FD5" w:rsidRPr="00B2665C" w:rsidRDefault="00B2665C" w:rsidP="00B2665C">
      <w:pPr>
        <w:spacing w:before="100" w:beforeAutospacing="1" w:after="100" w:afterAutospacing="1"/>
        <w:jc w:val="both"/>
        <w:rPr>
          <w:sz w:val="24"/>
          <w:szCs w:val="24"/>
        </w:rPr>
      </w:pPr>
      <w:proofErr w:type="spellStart"/>
      <w:r w:rsidRPr="00B2665C">
        <w:rPr>
          <w:rFonts w:ascii="Arial" w:hAnsi="Arial" w:cs="Arial"/>
          <w:bCs/>
          <w:sz w:val="24"/>
          <w:szCs w:val="24"/>
        </w:rPr>
        <w:t>Keeves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afirma </w:t>
      </w:r>
      <w:r w:rsidR="009F6FD5" w:rsidRPr="00B2665C">
        <w:rPr>
          <w:rFonts w:ascii="Arial" w:hAnsi="Arial" w:cs="Arial"/>
          <w:bCs/>
          <w:sz w:val="24"/>
          <w:szCs w:val="24"/>
        </w:rPr>
        <w:t xml:space="preserve">que </w:t>
      </w:r>
      <w:r w:rsidR="009F6FD5" w:rsidRPr="00B2665C">
        <w:rPr>
          <w:rFonts w:ascii="Arial" w:hAnsi="Arial" w:cs="Arial"/>
          <w:bCs/>
          <w:i/>
          <w:sz w:val="24"/>
          <w:szCs w:val="24"/>
        </w:rPr>
        <w:t>existe una unidad de Investigación Educativa pero con distintos enfoques, mutuamente complementarios</w:t>
      </w:r>
      <w:r w:rsidR="009F6FD5" w:rsidRPr="00B2665C">
        <w:rPr>
          <w:rFonts w:ascii="Arial" w:hAnsi="Arial" w:cs="Arial"/>
          <w:bCs/>
          <w:sz w:val="24"/>
          <w:szCs w:val="24"/>
        </w:rPr>
        <w:t>. Esto significa  que a  la Investigación Educativa acuden diferentes paradigmas y epistemologías, formas de conocer y construir conocimiento; surgiendo así  distintas concepciones y significados de lo que es investigar.</w:t>
      </w:r>
    </w:p>
    <w:p w:rsidR="009F6FD5" w:rsidRPr="00B2665C" w:rsidRDefault="009F6FD5" w:rsidP="00B2665C">
      <w:pPr>
        <w:spacing w:before="100" w:beforeAutospacing="1" w:after="100" w:afterAutospacing="1"/>
        <w:jc w:val="both"/>
        <w:rPr>
          <w:sz w:val="24"/>
          <w:szCs w:val="24"/>
        </w:rPr>
      </w:pPr>
      <w:r w:rsidRPr="00B2665C">
        <w:rPr>
          <w:rFonts w:ascii="Arial" w:hAnsi="Arial" w:cs="Arial"/>
          <w:bCs/>
          <w:sz w:val="24"/>
          <w:szCs w:val="24"/>
        </w:rPr>
        <w:t>En las ciencias sociales, la Investigación Educativa ha llegado a ser fundamental porque ha dado lugar a una disciplina académica con un sustento epistemológico,  con una metodología y objetivos de investigación específicos.</w:t>
      </w:r>
    </w:p>
    <w:p w:rsidR="009F6FD5" w:rsidRPr="00B2665C" w:rsidRDefault="009F6FD5" w:rsidP="00B2665C">
      <w:pPr>
        <w:spacing w:before="100" w:beforeAutospacing="1" w:after="100" w:afterAutospacing="1"/>
        <w:jc w:val="both"/>
        <w:rPr>
          <w:sz w:val="24"/>
          <w:szCs w:val="24"/>
        </w:rPr>
      </w:pPr>
      <w:commentRangeStart w:id="11"/>
      <w:r w:rsidRPr="00B2665C">
        <w:rPr>
          <w:rFonts w:ascii="Arial" w:hAnsi="Arial" w:cs="Arial"/>
          <w:bCs/>
          <w:sz w:val="24"/>
          <w:szCs w:val="24"/>
        </w:rPr>
        <w:t>Existen concepciones que entienden a la educación inserta en una realidad sociocultural, singularmente y socialmente construida  que son de corte diferente  a la postura positivista. La educación se concibe como una acción intencionada, global y contextualizada,  no regida por leyes científicas sino por reglas personales y sociales.</w:t>
      </w:r>
      <w:commentRangeEnd w:id="11"/>
      <w:r w:rsidR="002A0D86">
        <w:rPr>
          <w:rStyle w:val="Refdecomentario"/>
        </w:rPr>
        <w:commentReference w:id="11"/>
      </w:r>
    </w:p>
    <w:p w:rsidR="009F6FD5" w:rsidRPr="00B2665C" w:rsidRDefault="009F6FD5" w:rsidP="00B2665C">
      <w:pPr>
        <w:spacing w:before="100" w:beforeAutospacing="1" w:after="100" w:afterAutospacing="1"/>
        <w:jc w:val="both"/>
        <w:rPr>
          <w:sz w:val="24"/>
          <w:szCs w:val="24"/>
        </w:rPr>
      </w:pPr>
      <w:r w:rsidRPr="00B2665C">
        <w:rPr>
          <w:rFonts w:ascii="Arial" w:hAnsi="Arial" w:cs="Arial"/>
          <w:bCs/>
          <w:sz w:val="24"/>
          <w:szCs w:val="24"/>
        </w:rPr>
        <w:t>Las características de la Investigación Educativa son diferentes a la investigación que realiza</w:t>
      </w:r>
      <w:r w:rsidR="004E06FB">
        <w:rPr>
          <w:rFonts w:ascii="Arial" w:hAnsi="Arial" w:cs="Arial"/>
          <w:bCs/>
          <w:sz w:val="24"/>
          <w:szCs w:val="24"/>
        </w:rPr>
        <w:t xml:space="preserve">mos en las ciencias naturales, </w:t>
      </w:r>
      <w:r w:rsidRPr="00B2665C">
        <w:rPr>
          <w:rFonts w:ascii="Arial" w:hAnsi="Arial" w:cs="Arial"/>
          <w:bCs/>
          <w:sz w:val="24"/>
          <w:szCs w:val="24"/>
        </w:rPr>
        <w:t xml:space="preserve">porque investigar </w:t>
      </w:r>
      <w:r w:rsidRPr="00B2665C">
        <w:rPr>
          <w:rFonts w:ascii="Arial" w:hAnsi="Arial" w:cs="Arial"/>
          <w:bCs/>
          <w:sz w:val="24"/>
          <w:szCs w:val="24"/>
        </w:rPr>
        <w:lastRenderedPageBreak/>
        <w:t xml:space="preserve">fenómenos educativos implica trabajar con un objeto de estudio social que como producto humano no es medible ni mensurable. </w:t>
      </w:r>
    </w:p>
    <w:p w:rsidR="009F6FD5" w:rsidRPr="00B2665C" w:rsidRDefault="009F6FD5" w:rsidP="00B2665C">
      <w:pPr>
        <w:spacing w:before="100" w:beforeAutospacing="1" w:after="100" w:afterAutospacing="1"/>
        <w:jc w:val="both"/>
        <w:rPr>
          <w:sz w:val="24"/>
          <w:szCs w:val="24"/>
        </w:rPr>
      </w:pPr>
      <w:r w:rsidRPr="00B2665C">
        <w:rPr>
          <w:rFonts w:ascii="Arial" w:hAnsi="Arial" w:cs="Arial"/>
          <w:bCs/>
          <w:sz w:val="24"/>
          <w:szCs w:val="24"/>
        </w:rPr>
        <w:t>La peculiaridad de los fenómenos que estudia, la multiplicidad de métodos que utiliza y la pluralidad de objetivos  hacen de la Investigación Educativa difícil de caracterizar, sin embargo podemos encontrar algunas características que la diferencian de las ciencias naturales.</w:t>
      </w:r>
    </w:p>
    <w:p w:rsidR="009F6FD5" w:rsidRPr="00B2665C" w:rsidRDefault="004E06FB" w:rsidP="00B2665C">
      <w:pPr>
        <w:spacing w:before="100" w:beforeAutospacing="1" w:after="100" w:afterAutospacing="1"/>
        <w:jc w:val="both"/>
        <w:rPr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En el ámbito de la educación, </w:t>
      </w:r>
      <w:r w:rsidR="009F6FD5" w:rsidRPr="00B2665C">
        <w:rPr>
          <w:rFonts w:ascii="Arial" w:hAnsi="Arial" w:cs="Arial"/>
          <w:bCs/>
          <w:sz w:val="24"/>
          <w:szCs w:val="24"/>
        </w:rPr>
        <w:t>el profesor tradicionalmente se ha dedicado a hacer sus clases sin llegar a cuestionar si su labor educativa es de calidad, esto debido a que el quehacer estaba centrado en el cumplimiento de programas y contenidos,  sin preguntarse si lo que se trabaja en aula puede ser mejorado o incluso transformado  en pos de los estudiantes.</w:t>
      </w:r>
    </w:p>
    <w:p w:rsidR="009F6FD5" w:rsidRPr="00B2665C" w:rsidRDefault="009F6FD5" w:rsidP="00B2665C">
      <w:pPr>
        <w:spacing w:before="100" w:beforeAutospacing="1" w:after="100" w:afterAutospacing="1"/>
        <w:jc w:val="both"/>
        <w:rPr>
          <w:sz w:val="24"/>
          <w:szCs w:val="24"/>
        </w:rPr>
      </w:pPr>
      <w:r w:rsidRPr="00B2665C">
        <w:rPr>
          <w:rFonts w:ascii="Arial" w:hAnsi="Arial" w:cs="Arial"/>
          <w:bCs/>
          <w:sz w:val="24"/>
          <w:szCs w:val="24"/>
          <w:lang w:val="es-ES_tradnl"/>
        </w:rPr>
        <w:t xml:space="preserve">Se espera que los profesores en </w:t>
      </w:r>
      <w:commentRangeStart w:id="12"/>
      <w:r w:rsidRPr="00B2665C">
        <w:rPr>
          <w:rFonts w:ascii="Arial" w:hAnsi="Arial" w:cs="Arial"/>
          <w:bCs/>
          <w:sz w:val="24"/>
          <w:szCs w:val="24"/>
          <w:lang w:val="es-ES_tradnl"/>
        </w:rPr>
        <w:t xml:space="preserve">nuestra reforma dediquen </w:t>
      </w:r>
      <w:commentRangeEnd w:id="12"/>
      <w:r w:rsidR="002A0D86">
        <w:rPr>
          <w:rStyle w:val="Refdecomentario"/>
        </w:rPr>
        <w:commentReference w:id="12"/>
      </w:r>
      <w:r w:rsidRPr="00B2665C">
        <w:rPr>
          <w:rFonts w:ascii="Arial" w:hAnsi="Arial" w:cs="Arial"/>
          <w:bCs/>
          <w:sz w:val="24"/>
          <w:szCs w:val="24"/>
          <w:lang w:val="es-ES_tradnl"/>
        </w:rPr>
        <w:t xml:space="preserve">más tiempo a preparar clases, evaluaciones y materiales, que trabajen en equipo y cosa muy importante que realicen talleres de reflexión sobre la práctica entre profesores, para promover el desarrollo de innovaciones  a partir de la investigación de su propio quehacer educativo </w:t>
      </w:r>
    </w:p>
    <w:p w:rsidR="00B2665C" w:rsidRPr="00B2665C" w:rsidRDefault="009F6FD5" w:rsidP="00B2665C">
      <w:pPr>
        <w:spacing w:before="100" w:beforeAutospacing="1" w:after="100" w:afterAutospacing="1"/>
        <w:jc w:val="both"/>
        <w:rPr>
          <w:rFonts w:ascii="Arial" w:hAnsi="Arial" w:cs="Arial"/>
          <w:bCs/>
          <w:sz w:val="24"/>
          <w:szCs w:val="24"/>
          <w:lang w:val="es-ES_tradnl"/>
        </w:rPr>
      </w:pPr>
      <w:r w:rsidRPr="00B2665C">
        <w:rPr>
          <w:rFonts w:ascii="Arial" w:hAnsi="Arial" w:cs="Arial"/>
          <w:bCs/>
          <w:sz w:val="24"/>
          <w:szCs w:val="24"/>
          <w:lang w:val="es-ES_tradnl"/>
        </w:rPr>
        <w:t xml:space="preserve">Por ello las autoridades educacionales promueven una Política Nacional de Investigación Educativa que incentive un mayor y mejor desarrollo social y económico. </w:t>
      </w:r>
    </w:p>
    <w:p w:rsidR="009F6FD5" w:rsidRPr="00B2665C" w:rsidRDefault="009F6FD5" w:rsidP="00B2665C">
      <w:pPr>
        <w:spacing w:before="100" w:beforeAutospacing="1" w:after="100" w:afterAutospacing="1"/>
        <w:jc w:val="both"/>
        <w:rPr>
          <w:sz w:val="24"/>
          <w:szCs w:val="24"/>
        </w:rPr>
      </w:pPr>
      <w:r w:rsidRPr="00B2665C">
        <w:rPr>
          <w:rFonts w:ascii="Arial" w:hAnsi="Arial" w:cs="Arial"/>
          <w:bCs/>
          <w:sz w:val="24"/>
          <w:szCs w:val="24"/>
        </w:rPr>
        <w:t>El Centro de Perfeccionamiento, Experimentación e Invest</w:t>
      </w:r>
      <w:r w:rsidR="004E06FB">
        <w:rPr>
          <w:rFonts w:ascii="Arial" w:hAnsi="Arial" w:cs="Arial"/>
          <w:bCs/>
          <w:sz w:val="24"/>
          <w:szCs w:val="24"/>
        </w:rPr>
        <w:t xml:space="preserve">igaciones Pedagógicas (CPEIP) </w:t>
      </w:r>
      <w:r w:rsidRPr="00B2665C">
        <w:rPr>
          <w:rFonts w:ascii="Arial" w:hAnsi="Arial" w:cs="Arial"/>
          <w:bCs/>
          <w:sz w:val="24"/>
          <w:szCs w:val="24"/>
        </w:rPr>
        <w:t>es el organismo encargado de difundir los hallazgos de investigaciones, a los que se invita a participar a ins</w:t>
      </w:r>
      <w:r w:rsidR="004E06FB">
        <w:rPr>
          <w:rFonts w:ascii="Arial" w:hAnsi="Arial" w:cs="Arial"/>
          <w:bCs/>
          <w:sz w:val="24"/>
          <w:szCs w:val="24"/>
        </w:rPr>
        <w:t xml:space="preserve">tituciones públicas o privadas, </w:t>
      </w:r>
      <w:r w:rsidRPr="00B2665C">
        <w:rPr>
          <w:rFonts w:ascii="Arial" w:hAnsi="Arial" w:cs="Arial"/>
          <w:bCs/>
          <w:sz w:val="24"/>
          <w:szCs w:val="24"/>
        </w:rPr>
        <w:t>a instituciones de educación superior, a los sistemas de administración de las unidades educativas del país y a todos los actores involucrados en el sistema educacional.</w:t>
      </w:r>
    </w:p>
    <w:p w:rsidR="009F6FD5" w:rsidRPr="00B2665C" w:rsidRDefault="004E06FB" w:rsidP="00B2665C">
      <w:pPr>
        <w:spacing w:before="100" w:beforeAutospacing="1" w:after="100" w:afterAutospacing="1"/>
        <w:jc w:val="both"/>
        <w:rPr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S</w:t>
      </w:r>
      <w:r w:rsidR="009F6FD5" w:rsidRPr="00B2665C">
        <w:rPr>
          <w:rFonts w:ascii="Arial" w:hAnsi="Arial" w:cs="Arial"/>
          <w:bCs/>
          <w:color w:val="000000" w:themeColor="text1"/>
          <w:sz w:val="24"/>
          <w:szCs w:val="24"/>
          <w:lang w:val="es-ES_tradnl"/>
        </w:rPr>
        <w:t>e propone como objetivo general “</w:t>
      </w:r>
      <w:r w:rsidR="009F6FD5" w:rsidRPr="00B2665C">
        <w:rPr>
          <w:rFonts w:ascii="Arial" w:hAnsi="Arial" w:cs="Arial"/>
          <w:bCs/>
          <w:i/>
          <w:iCs/>
          <w:color w:val="000000" w:themeColor="text1"/>
          <w:sz w:val="24"/>
          <w:szCs w:val="24"/>
          <w:lang w:val="es-ES_tradnl"/>
        </w:rPr>
        <w:t>Generar y mantener una acción sistemática, integral, coherente, concertada, de largo plazo, dinámica y flexible que posibilite el desarrollo de la investigación educacional en el conjunto de las instituciones públicas y p</w:t>
      </w:r>
      <w:r w:rsidR="00F36D7F">
        <w:rPr>
          <w:rFonts w:ascii="Arial" w:hAnsi="Arial" w:cs="Arial"/>
          <w:bCs/>
          <w:i/>
          <w:iCs/>
          <w:color w:val="000000" w:themeColor="text1"/>
          <w:sz w:val="24"/>
          <w:szCs w:val="24"/>
          <w:lang w:val="es-ES_tradnl"/>
        </w:rPr>
        <w:t>rivadas, la coordinación inter-</w:t>
      </w:r>
      <w:r w:rsidR="009F6FD5" w:rsidRPr="00B2665C">
        <w:rPr>
          <w:rFonts w:ascii="Arial" w:hAnsi="Arial" w:cs="Arial"/>
          <w:bCs/>
          <w:i/>
          <w:iCs/>
          <w:color w:val="000000" w:themeColor="text1"/>
          <w:sz w:val="24"/>
          <w:szCs w:val="24"/>
          <w:lang w:val="es-ES_tradnl"/>
        </w:rPr>
        <w:t>instituciones, y la potenciación de recursos, con el propósito de contribuir a los esfuerzos</w:t>
      </w:r>
      <w:r w:rsidR="00F36D7F">
        <w:rPr>
          <w:rFonts w:ascii="Arial" w:hAnsi="Arial" w:cs="Arial"/>
          <w:bCs/>
          <w:i/>
          <w:iCs/>
          <w:color w:val="000000" w:themeColor="text1"/>
          <w:sz w:val="24"/>
          <w:szCs w:val="24"/>
          <w:lang w:val="es-ES_tradnl"/>
        </w:rPr>
        <w:t xml:space="preserve"> de </w:t>
      </w:r>
      <w:r w:rsidR="009F6FD5" w:rsidRPr="00B2665C">
        <w:rPr>
          <w:rFonts w:ascii="Arial" w:hAnsi="Arial" w:cs="Arial"/>
          <w:bCs/>
          <w:i/>
          <w:iCs/>
          <w:color w:val="000000" w:themeColor="text1"/>
          <w:sz w:val="24"/>
          <w:szCs w:val="24"/>
          <w:lang w:val="es-ES_tradnl"/>
        </w:rPr>
        <w:t xml:space="preserve">para elevar la calidad y equidad de la educación y, a través de ella, la calidad de vida a nivel individual, familiar y social". </w:t>
      </w:r>
    </w:p>
    <w:p w:rsidR="009F6FD5" w:rsidRPr="00B2665C" w:rsidRDefault="009F6FD5" w:rsidP="00B2665C">
      <w:pPr>
        <w:tabs>
          <w:tab w:val="right" w:pos="9312"/>
        </w:tabs>
        <w:spacing w:before="100" w:beforeAutospacing="1" w:after="100" w:afterAutospacing="1"/>
        <w:jc w:val="both"/>
        <w:rPr>
          <w:color w:val="000000" w:themeColor="text1"/>
          <w:sz w:val="24"/>
          <w:szCs w:val="24"/>
        </w:rPr>
      </w:pPr>
      <w:r w:rsidRPr="00B2665C">
        <w:rPr>
          <w:rFonts w:ascii="Arial" w:hAnsi="Arial" w:cs="Arial"/>
          <w:bCs/>
          <w:color w:val="000000" w:themeColor="text1"/>
          <w:sz w:val="24"/>
          <w:szCs w:val="24"/>
          <w:lang w:val="es-ES_tradnl"/>
        </w:rPr>
        <w:t xml:space="preserve">La Investigación Educativa le proporciona al profesor en formación inicial  como al profesor experimentado, las herramientas que le permiten conocer las </w:t>
      </w:r>
      <w:proofErr w:type="gramStart"/>
      <w:r w:rsidRPr="00B2665C">
        <w:rPr>
          <w:rFonts w:ascii="Arial" w:hAnsi="Arial" w:cs="Arial"/>
          <w:bCs/>
          <w:color w:val="000000" w:themeColor="text1"/>
          <w:sz w:val="24"/>
          <w:szCs w:val="24"/>
          <w:lang w:val="es-ES_tradnl"/>
        </w:rPr>
        <w:t xml:space="preserve">características </w:t>
      </w:r>
      <w:ins w:id="13" w:author="Ana Maritza Vega Jauregui" w:date="2011-10-25T20:06:00Z">
        <w:r w:rsidR="002A0D86">
          <w:rPr>
            <w:rFonts w:ascii="Arial" w:hAnsi="Arial" w:cs="Arial"/>
            <w:bCs/>
            <w:color w:val="000000" w:themeColor="text1"/>
            <w:sz w:val="24"/>
            <w:szCs w:val="24"/>
            <w:lang w:val="es-ES_tradnl"/>
          </w:rPr>
          <w:t>…?</w:t>
        </w:r>
      </w:ins>
      <w:proofErr w:type="gramEnd"/>
    </w:p>
    <w:p w:rsidR="004E06FB" w:rsidRDefault="004E06FB" w:rsidP="004E06F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ES"/>
        </w:rPr>
      </w:pPr>
      <w:r w:rsidRPr="002A0836">
        <w:rPr>
          <w:rFonts w:ascii="Arial" w:eastAsia="Times New Roman" w:hAnsi="Arial" w:cs="Arial"/>
          <w:color w:val="000000" w:themeColor="text1"/>
          <w:sz w:val="24"/>
          <w:szCs w:val="24"/>
          <w:lang w:eastAsia="es-ES"/>
        </w:rPr>
        <w:t xml:space="preserve">Pretenden llegar a la objetividad en el ámbito de los significados,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es-ES"/>
        </w:rPr>
        <w:t>a</w:t>
      </w:r>
      <w:r w:rsidRPr="002A0836">
        <w:rPr>
          <w:rFonts w:ascii="Arial" w:eastAsia="Times New Roman" w:hAnsi="Arial" w:cs="Arial"/>
          <w:color w:val="000000" w:themeColor="text1"/>
          <w:sz w:val="24"/>
          <w:szCs w:val="24"/>
          <w:lang w:eastAsia="es-ES"/>
        </w:rPr>
        <w:t xml:space="preserve">centúan la interpretación y la comprensión  de la realidad educativa desde los significados </w:t>
      </w:r>
      <w:r w:rsidRPr="002A0836">
        <w:rPr>
          <w:rFonts w:ascii="Arial" w:eastAsia="Times New Roman" w:hAnsi="Arial" w:cs="Arial"/>
          <w:color w:val="000000" w:themeColor="text1"/>
          <w:sz w:val="24"/>
          <w:szCs w:val="24"/>
          <w:lang w:eastAsia="es-ES"/>
        </w:rPr>
        <w:lastRenderedPageBreak/>
        <w:t>de las personas involucradas y estudian sus intenciones, creencias, motivaciones y otras características no directamente manifiestas ni susceptibles de experimenta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es-ES"/>
        </w:rPr>
        <w:t>.</w:t>
      </w:r>
    </w:p>
    <w:p w:rsidR="004E06FB" w:rsidRDefault="004E06FB" w:rsidP="004E06F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ES"/>
        </w:rPr>
      </w:pPr>
    </w:p>
    <w:p w:rsidR="004E06FB" w:rsidRDefault="004E06FB" w:rsidP="004E06F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ES"/>
        </w:rPr>
      </w:pPr>
      <w:commentRangeStart w:id="14"/>
      <w:r>
        <w:rPr>
          <w:rFonts w:ascii="Arial" w:eastAsia="Times New Roman" w:hAnsi="Arial" w:cs="Arial"/>
          <w:color w:val="000000" w:themeColor="text1"/>
          <w:sz w:val="24"/>
          <w:szCs w:val="24"/>
          <w:lang w:eastAsia="es-ES"/>
        </w:rPr>
        <w:t>M</w:t>
      </w:r>
      <w:r w:rsidRPr="002A0836">
        <w:rPr>
          <w:rFonts w:ascii="Arial" w:eastAsia="Times New Roman" w:hAnsi="Arial" w:cs="Arial"/>
          <w:color w:val="000000" w:themeColor="text1"/>
          <w:sz w:val="24"/>
          <w:szCs w:val="24"/>
          <w:lang w:eastAsia="es-ES"/>
        </w:rPr>
        <w:t>ás que aportar explicaciones de carácter causal, intenta interpretar y comprender la conducta humana desde los significados e intenciones de los sujetos que int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es-ES"/>
        </w:rPr>
        <w:t>ervienen en la escena educativa</w:t>
      </w:r>
      <w:commentRangeEnd w:id="14"/>
      <w:r w:rsidR="002A0D86">
        <w:rPr>
          <w:rStyle w:val="Refdecomentario"/>
        </w:rPr>
        <w:commentReference w:id="14"/>
      </w:r>
      <w:r w:rsidRPr="002A0836">
        <w:rPr>
          <w:rFonts w:ascii="Arial" w:eastAsia="Times New Roman" w:hAnsi="Arial" w:cs="Arial"/>
          <w:color w:val="000000" w:themeColor="text1"/>
          <w:sz w:val="24"/>
          <w:szCs w:val="24"/>
          <w:lang w:eastAsia="es-ES"/>
        </w:rPr>
        <w:t>.</w:t>
      </w:r>
    </w:p>
    <w:p w:rsidR="004E06FB" w:rsidRDefault="004E06FB" w:rsidP="004E06F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ES"/>
        </w:rPr>
      </w:pPr>
    </w:p>
    <w:p w:rsidR="004E06FB" w:rsidRDefault="00DE2925" w:rsidP="004E06F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es-ES"/>
        </w:rPr>
        <w:t>L</w:t>
      </w:r>
      <w:r w:rsidR="004E06FB" w:rsidRPr="002A0836">
        <w:rPr>
          <w:rFonts w:ascii="Arial" w:eastAsia="Times New Roman" w:hAnsi="Arial" w:cs="Arial"/>
          <w:color w:val="000000" w:themeColor="text1"/>
          <w:sz w:val="24"/>
          <w:szCs w:val="24"/>
          <w:lang w:eastAsia="es-ES"/>
        </w:rPr>
        <w:t>a investigación en el ámbito educativo tiene como finalidad desnudar las leyes que rigen los hechos educativos para poder formular teorías que orienten y controlen la práctica educativa. Todo ello mediante el uso de instrum</w:t>
      </w:r>
      <w:bookmarkStart w:id="15" w:name="_GoBack"/>
      <w:bookmarkEnd w:id="15"/>
      <w:r w:rsidR="004E06FB" w:rsidRPr="002A0836">
        <w:rPr>
          <w:rFonts w:ascii="Arial" w:eastAsia="Times New Roman" w:hAnsi="Arial" w:cs="Arial"/>
          <w:color w:val="000000" w:themeColor="text1"/>
          <w:sz w:val="24"/>
          <w:szCs w:val="24"/>
          <w:lang w:eastAsia="es-ES"/>
        </w:rPr>
        <w:t xml:space="preserve">entos y técnicas cuantitativas de investigación. </w:t>
      </w:r>
    </w:p>
    <w:p w:rsidR="004E06FB" w:rsidRDefault="004E06FB" w:rsidP="004E06F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ES"/>
        </w:rPr>
      </w:pPr>
    </w:p>
    <w:p w:rsidR="004E06FB" w:rsidRPr="00DE2925" w:rsidRDefault="00DE2925" w:rsidP="004E06F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DE2925">
        <w:rPr>
          <w:rFonts w:ascii="Arial" w:eastAsia="Times New Roman" w:hAnsi="Arial" w:cs="Arial"/>
          <w:b/>
          <w:sz w:val="24"/>
          <w:szCs w:val="24"/>
          <w:lang w:eastAsia="es-ES"/>
        </w:rPr>
        <w:t>Conclusiones</w:t>
      </w:r>
    </w:p>
    <w:p w:rsidR="00DE2925" w:rsidRDefault="00DE2925" w:rsidP="004E06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DE2925" w:rsidRDefault="00703C0B" w:rsidP="004E06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703C0B">
        <w:rPr>
          <w:rFonts w:ascii="Arial" w:eastAsia="Times New Roman" w:hAnsi="Arial" w:cs="Arial"/>
          <w:sz w:val="24"/>
          <w:szCs w:val="24"/>
          <w:lang w:eastAsia="es-ES"/>
        </w:rPr>
        <w:t xml:space="preserve">El tema me parece muy interesante, la verdad no sabía que existía esta herramienta de investigación dentro del ámbito educativo y mucho menos para el fin que se utiliza. </w:t>
      </w:r>
    </w:p>
    <w:p w:rsidR="00F36D7F" w:rsidRDefault="00F36D7F" w:rsidP="004E06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F36D7F" w:rsidRPr="005F1A71" w:rsidRDefault="005F1A71" w:rsidP="004E06FB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Es importante que se realice dicha actividad, pues</w:t>
      </w:r>
      <w:r w:rsidRPr="005F1A71">
        <w:rPr>
          <w:rFonts w:ascii="Arial" w:hAnsi="Arial" w:cs="Arial"/>
          <w:color w:val="000000" w:themeColor="text1"/>
          <w:sz w:val="24"/>
          <w:szCs w:val="24"/>
        </w:rPr>
        <w:t xml:space="preserve"> la educación</w:t>
      </w:r>
      <w:r w:rsidR="00F36D7F" w:rsidRPr="005F1A71">
        <w:rPr>
          <w:rFonts w:ascii="Arial" w:hAnsi="Arial" w:cs="Arial"/>
          <w:color w:val="000000" w:themeColor="text1"/>
          <w:sz w:val="24"/>
          <w:szCs w:val="24"/>
        </w:rPr>
        <w:t xml:space="preserve"> se encuentra en la actualidad en un momento de cambio debido al avance de los nuevos sistemas de accesos e intercambio de información y al impacto </w:t>
      </w:r>
      <w:r w:rsidRPr="005F1A71">
        <w:rPr>
          <w:rFonts w:ascii="Arial" w:hAnsi="Arial" w:cs="Arial"/>
          <w:color w:val="000000" w:themeColor="text1"/>
          <w:sz w:val="24"/>
          <w:szCs w:val="24"/>
        </w:rPr>
        <w:t>que ha tenido la tecnología</w:t>
      </w:r>
      <w:r w:rsidR="00F36D7F" w:rsidRPr="005F1A71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F36D7F" w:rsidRDefault="00F36D7F" w:rsidP="004E06FB">
      <w:pPr>
        <w:spacing w:after="0" w:line="240" w:lineRule="auto"/>
        <w:jc w:val="both"/>
        <w:rPr>
          <w:rFonts w:ascii="Georgia" w:hAnsi="Georgia" w:cs="Arial"/>
          <w:color w:val="445555"/>
          <w:sz w:val="21"/>
          <w:szCs w:val="21"/>
        </w:rPr>
      </w:pPr>
    </w:p>
    <w:p w:rsidR="005F1A71" w:rsidRDefault="005F1A71" w:rsidP="005F1A71">
      <w:pPr>
        <w:shd w:val="clear" w:color="auto" w:fill="FFFFFF"/>
        <w:spacing w:after="0" w:line="270" w:lineRule="atLeast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F1A71">
        <w:rPr>
          <w:rFonts w:ascii="Arial" w:hAnsi="Arial" w:cs="Arial"/>
          <w:color w:val="000000" w:themeColor="text1"/>
          <w:sz w:val="24"/>
          <w:szCs w:val="24"/>
        </w:rPr>
        <w:t>Ya que e</w:t>
      </w:r>
      <w:r w:rsidR="00F36D7F" w:rsidRPr="005F1A71">
        <w:rPr>
          <w:rFonts w:ascii="Arial" w:hAnsi="Arial" w:cs="Arial"/>
          <w:color w:val="000000" w:themeColor="text1"/>
          <w:sz w:val="24"/>
          <w:szCs w:val="24"/>
        </w:rPr>
        <w:t>s un conjunto de acciones</w:t>
      </w:r>
      <w:r w:rsidRPr="005F1A7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36D7F" w:rsidRPr="005F1A71">
        <w:rPr>
          <w:rFonts w:ascii="Arial" w:hAnsi="Arial" w:cs="Arial"/>
          <w:color w:val="000000" w:themeColor="text1"/>
          <w:sz w:val="24"/>
          <w:szCs w:val="24"/>
        </w:rPr>
        <w:t>con objetivos</w:t>
      </w:r>
      <w:r w:rsidRPr="005F1A71">
        <w:rPr>
          <w:rFonts w:ascii="Arial" w:hAnsi="Arial" w:cs="Arial"/>
          <w:color w:val="000000" w:themeColor="text1"/>
          <w:sz w:val="24"/>
          <w:szCs w:val="24"/>
        </w:rPr>
        <w:t xml:space="preserve"> propios que</w:t>
      </w:r>
      <w:r w:rsidR="00F36D7F" w:rsidRPr="005F1A71">
        <w:rPr>
          <w:rFonts w:ascii="Arial" w:hAnsi="Arial" w:cs="Arial"/>
          <w:color w:val="000000" w:themeColor="text1"/>
          <w:sz w:val="24"/>
          <w:szCs w:val="24"/>
        </w:rPr>
        <w:t xml:space="preserve"> describen, interpretan o actúan sobre la realidad educativa, organizando nuevos conocimientos, teorías, métodos, medios, sistemas, modelos, patrones de conducta y procedimientos educativos o modificando los existentes.</w:t>
      </w:r>
    </w:p>
    <w:p w:rsidR="005F1A71" w:rsidRDefault="005F1A71" w:rsidP="005F1A71">
      <w:pPr>
        <w:shd w:val="clear" w:color="auto" w:fill="FFFFFF"/>
        <w:spacing w:after="0" w:line="270" w:lineRule="atLeast"/>
        <w:jc w:val="both"/>
        <w:rPr>
          <w:rFonts w:ascii="Georgia" w:hAnsi="Georgia" w:cs="Arial"/>
          <w:color w:val="445555"/>
          <w:sz w:val="21"/>
          <w:szCs w:val="21"/>
        </w:rPr>
      </w:pPr>
    </w:p>
    <w:p w:rsidR="00F36D7F" w:rsidRDefault="005F1A71" w:rsidP="005F1A71">
      <w:pPr>
        <w:shd w:val="clear" w:color="auto" w:fill="FFFFFF"/>
        <w:spacing w:after="0" w:line="270" w:lineRule="atLeast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F1A71">
        <w:rPr>
          <w:rFonts w:ascii="Arial" w:hAnsi="Arial" w:cs="Arial"/>
          <w:color w:val="000000" w:themeColor="text1"/>
          <w:sz w:val="24"/>
          <w:szCs w:val="24"/>
        </w:rPr>
        <w:t>Y todo esto que es</w:t>
      </w:r>
      <w:r w:rsidR="00F36D7F" w:rsidRPr="005F1A71">
        <w:rPr>
          <w:rFonts w:ascii="Arial" w:hAnsi="Arial" w:cs="Arial"/>
          <w:color w:val="000000" w:themeColor="text1"/>
          <w:sz w:val="24"/>
          <w:szCs w:val="24"/>
        </w:rPr>
        <w:t xml:space="preserve"> producto de la investigación, no es solamente del orden de las ideas y del conocimiento, sino que genera resultados diversos y muy diferentes, nuevas ideas, conceptos, teorías, nuevos diseños, valores, prototipos, comportamientos y actitudes.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8515D9" w:rsidRDefault="008515D9" w:rsidP="005F1A71">
      <w:pPr>
        <w:shd w:val="clear" w:color="auto" w:fill="FFFFFF"/>
        <w:spacing w:after="0" w:line="270" w:lineRule="atLeast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515D9" w:rsidRPr="005F1A71" w:rsidRDefault="008515D9" w:rsidP="005F1A71">
      <w:pPr>
        <w:shd w:val="clear" w:color="auto" w:fill="FFFFFF"/>
        <w:spacing w:after="0" w:line="270" w:lineRule="atLeast"/>
        <w:jc w:val="both"/>
        <w:rPr>
          <w:rFonts w:ascii="Arial" w:hAnsi="Arial" w:cs="Arial"/>
          <w:color w:val="000000" w:themeColor="text1"/>
          <w:sz w:val="24"/>
          <w:szCs w:val="24"/>
        </w:rPr>
      </w:pPr>
      <w:commentRangeStart w:id="16"/>
      <w:r>
        <w:rPr>
          <w:rFonts w:ascii="Arial" w:hAnsi="Arial" w:cs="Arial"/>
          <w:color w:val="000000" w:themeColor="text1"/>
          <w:sz w:val="24"/>
          <w:szCs w:val="24"/>
        </w:rPr>
        <w:t>Llevar a cabo la investigación educativa es muy eficiente y eficaz al mismo tiempo ya que además de obtener resultados en ideas y otros, también:</w:t>
      </w:r>
    </w:p>
    <w:p w:rsidR="005F1A71" w:rsidRPr="005F1A71" w:rsidRDefault="005F1A71" w:rsidP="005F1A71">
      <w:pPr>
        <w:shd w:val="clear" w:color="auto" w:fill="FFFFFF"/>
        <w:spacing w:after="0" w:line="270" w:lineRule="atLeast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F36D7F" w:rsidRPr="008515D9" w:rsidRDefault="008515D9" w:rsidP="008515D9">
      <w:pPr>
        <w:numPr>
          <w:ilvl w:val="0"/>
          <w:numId w:val="2"/>
        </w:numPr>
        <w:shd w:val="clear" w:color="auto" w:fill="FFFFFF"/>
        <w:spacing w:after="100" w:afterAutospacing="1" w:line="270" w:lineRule="atLeast"/>
        <w:ind w:left="30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Permite</w:t>
      </w:r>
      <w:r w:rsidR="00F36D7F" w:rsidRPr="008515D9">
        <w:rPr>
          <w:rFonts w:ascii="Arial" w:hAnsi="Arial" w:cs="Arial"/>
          <w:color w:val="000000" w:themeColor="text1"/>
          <w:sz w:val="24"/>
          <w:szCs w:val="24"/>
        </w:rPr>
        <w:t xml:space="preserve"> la presencia de acciones </w:t>
      </w:r>
    </w:p>
    <w:p w:rsidR="00F36D7F" w:rsidRPr="008515D9" w:rsidRDefault="008515D9" w:rsidP="008515D9">
      <w:pPr>
        <w:numPr>
          <w:ilvl w:val="0"/>
          <w:numId w:val="2"/>
        </w:numPr>
        <w:shd w:val="clear" w:color="auto" w:fill="FFFFFF"/>
        <w:spacing w:after="100" w:afterAutospacing="1" w:line="270" w:lineRule="atLeast"/>
        <w:ind w:left="30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Conduce</w:t>
      </w:r>
      <w:r w:rsidR="00F36D7F" w:rsidRPr="008515D9">
        <w:rPr>
          <w:rFonts w:ascii="Arial" w:hAnsi="Arial" w:cs="Arial"/>
          <w:color w:val="000000" w:themeColor="text1"/>
          <w:sz w:val="24"/>
          <w:szCs w:val="24"/>
        </w:rPr>
        <w:t xml:space="preserve"> al descubrimiento de algo nuevo </w:t>
      </w:r>
    </w:p>
    <w:p w:rsidR="00F36D7F" w:rsidRPr="008515D9" w:rsidRDefault="00F36D7F" w:rsidP="008515D9">
      <w:pPr>
        <w:numPr>
          <w:ilvl w:val="0"/>
          <w:numId w:val="2"/>
        </w:numPr>
        <w:shd w:val="clear" w:color="auto" w:fill="FFFFFF"/>
        <w:spacing w:after="100" w:afterAutospacing="1" w:line="270" w:lineRule="atLeast"/>
        <w:ind w:left="30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515D9">
        <w:rPr>
          <w:rFonts w:ascii="Arial" w:hAnsi="Arial" w:cs="Arial"/>
          <w:color w:val="000000" w:themeColor="text1"/>
          <w:sz w:val="24"/>
          <w:szCs w:val="24"/>
        </w:rPr>
        <w:t>Se obtiene</w:t>
      </w:r>
      <w:r w:rsidR="008515D9">
        <w:rPr>
          <w:rFonts w:ascii="Arial" w:hAnsi="Arial" w:cs="Arial"/>
          <w:color w:val="000000" w:themeColor="text1"/>
          <w:sz w:val="24"/>
          <w:szCs w:val="24"/>
        </w:rPr>
        <w:t>n</w:t>
      </w:r>
      <w:r w:rsidRPr="008515D9">
        <w:rPr>
          <w:rFonts w:ascii="Arial" w:hAnsi="Arial" w:cs="Arial"/>
          <w:color w:val="000000" w:themeColor="text1"/>
          <w:sz w:val="24"/>
          <w:szCs w:val="24"/>
        </w:rPr>
        <w:t>: conocimientos, teorías, ideas, conceptos, modelos, productos, artefactos, maquinas, medios, valores y comportamientos</w:t>
      </w:r>
      <w:commentRangeEnd w:id="16"/>
      <w:r w:rsidR="00166C89">
        <w:rPr>
          <w:rStyle w:val="Refdecomentario"/>
        </w:rPr>
        <w:commentReference w:id="16"/>
      </w:r>
      <w:r w:rsidRPr="008515D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703C0B" w:rsidRPr="0091509C" w:rsidRDefault="005F1A71" w:rsidP="0091509C">
      <w:pPr>
        <w:shd w:val="clear" w:color="auto" w:fill="FFFFFF"/>
        <w:spacing w:after="0" w:line="270" w:lineRule="atLeast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7" w:name="limitac"/>
      <w:bookmarkStart w:id="18" w:name="concl"/>
      <w:bookmarkEnd w:id="17"/>
      <w:bookmarkEnd w:id="18"/>
      <w:r w:rsidRPr="005F1A71">
        <w:rPr>
          <w:rFonts w:ascii="Arial" w:hAnsi="Arial" w:cs="Arial"/>
          <w:color w:val="000000" w:themeColor="text1"/>
          <w:sz w:val="24"/>
          <w:szCs w:val="24"/>
        </w:rPr>
        <w:t>E</w:t>
      </w:r>
      <w:r w:rsidR="00F36D7F" w:rsidRPr="005F1A71">
        <w:rPr>
          <w:rFonts w:ascii="Arial" w:hAnsi="Arial" w:cs="Arial"/>
          <w:color w:val="000000" w:themeColor="text1"/>
          <w:sz w:val="24"/>
          <w:szCs w:val="24"/>
        </w:rPr>
        <w:t xml:space="preserve">s una actividad que genera el desarrollo de habilidades para el trabajo intelectual y del conocimiento </w:t>
      </w:r>
      <w:commentRangeStart w:id="19"/>
      <w:r w:rsidR="00F36D7F" w:rsidRPr="005F1A71">
        <w:rPr>
          <w:rFonts w:ascii="Arial" w:hAnsi="Arial" w:cs="Arial"/>
          <w:color w:val="000000" w:themeColor="text1"/>
          <w:sz w:val="24"/>
          <w:szCs w:val="24"/>
        </w:rPr>
        <w:t>y</w:t>
      </w:r>
      <w:r w:rsidRPr="005F1A71">
        <w:rPr>
          <w:rFonts w:ascii="Arial" w:hAnsi="Arial" w:cs="Arial"/>
          <w:color w:val="000000" w:themeColor="text1"/>
          <w:sz w:val="24"/>
          <w:szCs w:val="24"/>
        </w:rPr>
        <w:t xml:space="preserve"> a</w:t>
      </w:r>
      <w:r w:rsidR="008515D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36D7F" w:rsidRPr="005F1A71">
        <w:rPr>
          <w:rFonts w:ascii="Arial" w:hAnsi="Arial" w:cs="Arial"/>
          <w:color w:val="000000" w:themeColor="text1"/>
          <w:sz w:val="24"/>
          <w:szCs w:val="24"/>
        </w:rPr>
        <w:t>través de estas los alumnos analizan, conocen y transforman su realidad, es decir, construyen su conocimiento.</w:t>
      </w:r>
    </w:p>
    <w:commentRangeEnd w:id="19"/>
    <w:p w:rsidR="0091509C" w:rsidRDefault="00166C89" w:rsidP="009150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Style w:val="Refdecomentario"/>
        </w:rPr>
        <w:commentReference w:id="19"/>
      </w:r>
    </w:p>
    <w:p w:rsidR="005F1A71" w:rsidRPr="008515D9" w:rsidRDefault="00F36D7F" w:rsidP="009150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 xml:space="preserve">Sus </w:t>
      </w:r>
      <w:r w:rsidR="008515D9">
        <w:rPr>
          <w:rFonts w:ascii="Arial" w:eastAsia="Times New Roman" w:hAnsi="Arial" w:cs="Arial"/>
          <w:sz w:val="24"/>
          <w:szCs w:val="24"/>
          <w:lang w:eastAsia="es-ES"/>
        </w:rPr>
        <w:t>áreas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de investigación </w:t>
      </w:r>
      <w:proofErr w:type="gramStart"/>
      <w:r>
        <w:rPr>
          <w:rFonts w:ascii="Arial" w:eastAsia="Times New Roman" w:hAnsi="Arial" w:cs="Arial"/>
          <w:sz w:val="24"/>
          <w:szCs w:val="24"/>
          <w:lang w:eastAsia="es-ES"/>
        </w:rPr>
        <w:t>es</w:t>
      </w:r>
      <w:proofErr w:type="gramEnd"/>
      <w:r>
        <w:rPr>
          <w:rFonts w:ascii="Arial" w:eastAsia="Times New Roman" w:hAnsi="Arial" w:cs="Arial"/>
          <w:sz w:val="24"/>
          <w:szCs w:val="24"/>
          <w:lang w:eastAsia="es-ES"/>
        </w:rPr>
        <w:t xml:space="preserve"> en </w:t>
      </w:r>
      <w:r w:rsidR="0091509C">
        <w:rPr>
          <w:rFonts w:ascii="Arial" w:eastAsia="Times New Roman" w:hAnsi="Arial" w:cs="Arial"/>
          <w:sz w:val="24"/>
          <w:szCs w:val="24"/>
          <w:lang w:eastAsia="es-ES"/>
        </w:rPr>
        <w:t>sí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, todo el ámbito educativo, tanto privado como </w:t>
      </w:r>
      <w:r w:rsidR="008515D9">
        <w:rPr>
          <w:rFonts w:ascii="Arial" w:eastAsia="Times New Roman" w:hAnsi="Arial" w:cs="Arial"/>
          <w:sz w:val="24"/>
          <w:szCs w:val="24"/>
          <w:lang w:eastAsia="es-ES"/>
        </w:rPr>
        <w:t xml:space="preserve">público, pero </w:t>
      </w:r>
      <w:r w:rsidR="008515D9">
        <w:rPr>
          <w:rFonts w:ascii="Arial" w:hAnsi="Arial" w:cs="Arial"/>
          <w:color w:val="000000" w:themeColor="text1"/>
          <w:sz w:val="24"/>
          <w:szCs w:val="24"/>
        </w:rPr>
        <w:t>p</w:t>
      </w:r>
      <w:r w:rsidR="005F1A71" w:rsidRPr="00851E82">
        <w:rPr>
          <w:rFonts w:ascii="Arial" w:hAnsi="Arial" w:cs="Arial"/>
          <w:color w:val="000000" w:themeColor="text1"/>
          <w:sz w:val="24"/>
          <w:szCs w:val="24"/>
        </w:rPr>
        <w:t>or naturaleza, la realidad educativa es diversa, compleja y cambiante. Por dicha razón, su estudio está sujeto a límites y obstáculos.</w:t>
      </w:r>
    </w:p>
    <w:p w:rsidR="0091509C" w:rsidRDefault="0091509C" w:rsidP="0091509C">
      <w:pPr>
        <w:shd w:val="clear" w:color="auto" w:fill="FFFFFF"/>
        <w:spacing w:after="0" w:line="270" w:lineRule="atLeast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5F1A71" w:rsidRDefault="005F1A71" w:rsidP="0091509C">
      <w:pPr>
        <w:shd w:val="clear" w:color="auto" w:fill="FFFFFF"/>
        <w:spacing w:after="0" w:line="270" w:lineRule="atLeast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F1A71">
        <w:rPr>
          <w:rFonts w:ascii="Arial" w:hAnsi="Arial" w:cs="Arial"/>
          <w:color w:val="000000" w:themeColor="text1"/>
          <w:sz w:val="24"/>
          <w:szCs w:val="24"/>
        </w:rPr>
        <w:lastRenderedPageBreak/>
        <w:t>El ambiente y características de los sujetos, que pueden afectar los resultados de la investigación (nivel sociocultural, edad, sexo, etcétera),  a la calidad de la información recogida, del dato o de la medida. Las observaciones y mediciones se basan en manifesta</w:t>
      </w:r>
      <w:r w:rsidR="0091509C">
        <w:rPr>
          <w:rFonts w:ascii="Arial" w:hAnsi="Arial" w:cs="Arial"/>
          <w:color w:val="000000" w:themeColor="text1"/>
          <w:sz w:val="24"/>
          <w:szCs w:val="24"/>
        </w:rPr>
        <w:t>ciones externas que</w:t>
      </w:r>
      <w:r w:rsidRPr="005F1A71">
        <w:rPr>
          <w:rFonts w:ascii="Arial" w:hAnsi="Arial" w:cs="Arial"/>
          <w:color w:val="000000" w:themeColor="text1"/>
          <w:sz w:val="24"/>
          <w:szCs w:val="24"/>
        </w:rPr>
        <w:t xml:space="preserve"> con la realidad educativa en estudio no está garantizado.  </w:t>
      </w:r>
    </w:p>
    <w:p w:rsidR="0091509C" w:rsidRDefault="0091509C" w:rsidP="0091509C">
      <w:pPr>
        <w:shd w:val="clear" w:color="auto" w:fill="FFFFFF"/>
        <w:spacing w:after="0" w:line="270" w:lineRule="atLeast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5F1A71" w:rsidRPr="005F1A71" w:rsidRDefault="005F1A71" w:rsidP="0091509C">
      <w:pPr>
        <w:shd w:val="clear" w:color="auto" w:fill="FFFFFF"/>
        <w:spacing w:after="0" w:line="270" w:lineRule="atLeast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F1A71">
        <w:rPr>
          <w:rFonts w:ascii="Arial" w:hAnsi="Arial" w:cs="Arial"/>
          <w:color w:val="000000" w:themeColor="text1"/>
          <w:sz w:val="24"/>
          <w:szCs w:val="24"/>
        </w:rPr>
        <w:t>La propia naturaleza de la realidad educativa hace difícil su exploración.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F1A71">
        <w:rPr>
          <w:rFonts w:ascii="Arial" w:hAnsi="Arial" w:cs="Arial"/>
          <w:color w:val="000000" w:themeColor="text1"/>
          <w:sz w:val="24"/>
          <w:szCs w:val="24"/>
        </w:rPr>
        <w:t>Al freno que se debe poner a todo aquello que pueda repercutir de manera negativa sobre el propio individuo, es decir, sobre su personalidad, intimidad, desarrollo emocional, intelectual, físico, etcétera.</w:t>
      </w:r>
    </w:p>
    <w:p w:rsidR="005F1A71" w:rsidRPr="00703C0B" w:rsidRDefault="005F1A71" w:rsidP="009150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91509C" w:rsidRPr="008515D9" w:rsidRDefault="008515D9" w:rsidP="009150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8515D9">
        <w:rPr>
          <w:rFonts w:ascii="Arial" w:eastAsia="Times New Roman" w:hAnsi="Arial" w:cs="Arial"/>
          <w:sz w:val="24"/>
          <w:szCs w:val="24"/>
          <w:lang w:eastAsia="es-ES"/>
        </w:rPr>
        <w:t xml:space="preserve">Por los resultados que se obtienen con </w:t>
      </w:r>
      <w:commentRangeStart w:id="20"/>
      <w:r w:rsidRPr="008515D9">
        <w:rPr>
          <w:rFonts w:ascii="Arial" w:eastAsia="Times New Roman" w:hAnsi="Arial" w:cs="Arial"/>
          <w:sz w:val="24"/>
          <w:szCs w:val="24"/>
          <w:lang w:eastAsia="es-ES"/>
        </w:rPr>
        <w:t xml:space="preserve">dicha herramienta </w:t>
      </w:r>
      <w:commentRangeEnd w:id="20"/>
      <w:r w:rsidR="00166C89">
        <w:rPr>
          <w:rStyle w:val="Refdecomentario"/>
        </w:rPr>
        <w:commentReference w:id="20"/>
      </w:r>
      <w:r w:rsidRPr="008515D9">
        <w:rPr>
          <w:rFonts w:ascii="Arial" w:eastAsia="Times New Roman" w:hAnsi="Arial" w:cs="Arial"/>
          <w:sz w:val="24"/>
          <w:szCs w:val="24"/>
          <w:lang w:eastAsia="es-ES"/>
        </w:rPr>
        <w:t>de investigación, cr</w:t>
      </w:r>
      <w:r>
        <w:rPr>
          <w:rFonts w:ascii="Arial" w:eastAsia="Times New Roman" w:hAnsi="Arial" w:cs="Arial"/>
          <w:sz w:val="24"/>
          <w:szCs w:val="24"/>
          <w:lang w:eastAsia="es-ES"/>
        </w:rPr>
        <w:t>eo necesario que se aplique en a</w:t>
      </w:r>
      <w:r w:rsidRPr="008515D9">
        <w:rPr>
          <w:rFonts w:ascii="Arial" w:eastAsia="Times New Roman" w:hAnsi="Arial" w:cs="Arial"/>
          <w:sz w:val="24"/>
          <w:szCs w:val="24"/>
          <w:lang w:eastAsia="es-ES"/>
        </w:rPr>
        <w:t>l ámbito educativo mexicano, se que se ha hecho leí algunos documentos, pero por la propia política que existe en el país no se ha logrado difundir mucho su utilidad y aprovechamiento.</w:t>
      </w:r>
      <w:r w:rsidR="0091509C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commentRangeStart w:id="21"/>
      <w:r w:rsidR="0091509C">
        <w:rPr>
          <w:rFonts w:ascii="Arial" w:eastAsia="Times New Roman" w:hAnsi="Arial" w:cs="Arial"/>
          <w:sz w:val="24"/>
          <w:szCs w:val="24"/>
          <w:lang w:eastAsia="es-ES"/>
        </w:rPr>
        <w:t>Mi sugerencia es esa, que se aplique en la educación de México.</w:t>
      </w:r>
      <w:commentRangeEnd w:id="21"/>
      <w:r w:rsidR="00166C89">
        <w:rPr>
          <w:rStyle w:val="Refdecomentario"/>
        </w:rPr>
        <w:commentReference w:id="21"/>
      </w:r>
    </w:p>
    <w:p w:rsidR="008515D9" w:rsidRDefault="008515D9" w:rsidP="00915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703C0B" w:rsidRPr="00703C0B" w:rsidRDefault="00703C0B" w:rsidP="004E06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03C0B">
        <w:rPr>
          <w:rFonts w:ascii="Arial" w:hAnsi="Arial" w:cs="Arial"/>
          <w:b/>
          <w:sz w:val="24"/>
          <w:szCs w:val="24"/>
        </w:rPr>
        <w:t>Bibliografía</w:t>
      </w:r>
    </w:p>
    <w:p w:rsidR="00703C0B" w:rsidRDefault="00703C0B" w:rsidP="004E06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E06FB" w:rsidRPr="00323D67" w:rsidRDefault="004E06FB" w:rsidP="004E06FB">
      <w:pPr>
        <w:spacing w:after="0" w:line="240" w:lineRule="auto"/>
        <w:jc w:val="both"/>
        <w:rPr>
          <w:rStyle w:val="CitaHTML"/>
          <w:rFonts w:ascii="Times New Roman" w:eastAsia="Times New Roman" w:hAnsi="Times New Roman" w:cs="Times New Roman"/>
          <w:color w:val="auto"/>
          <w:sz w:val="24"/>
          <w:szCs w:val="24"/>
          <w:lang w:eastAsia="es-ES"/>
        </w:rPr>
      </w:pPr>
      <w:r w:rsidRPr="004E06FB">
        <w:rPr>
          <w:rFonts w:ascii="Arial" w:hAnsi="Arial" w:cs="Arial"/>
          <w:sz w:val="24"/>
          <w:szCs w:val="24"/>
        </w:rPr>
        <w:t>www.fhumyar.unr.edu.ar/escuelas/3/.../adscripcion.htm</w:t>
      </w:r>
    </w:p>
    <w:p w:rsidR="00C77217" w:rsidRDefault="00C77217" w:rsidP="004E06FB">
      <w:pPr>
        <w:spacing w:after="0"/>
        <w:rPr>
          <w:rFonts w:ascii="Arial" w:hAnsi="Arial" w:cs="Arial"/>
          <w:sz w:val="24"/>
          <w:szCs w:val="24"/>
        </w:rPr>
      </w:pPr>
    </w:p>
    <w:p w:rsidR="004E06FB" w:rsidRPr="007344EB" w:rsidRDefault="004E06FB" w:rsidP="004E06FB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4E06FB">
        <w:rPr>
          <w:rFonts w:ascii="Arial" w:hAnsi="Arial" w:cs="Arial"/>
          <w:sz w:val="24"/>
          <w:szCs w:val="24"/>
        </w:rPr>
        <w:t>http://revistas.um.es/rie/issue/view/10281/showToc</w:t>
      </w:r>
      <w:bookmarkStart w:id="22" w:name="reflexiones"/>
      <w:bookmarkEnd w:id="22"/>
    </w:p>
    <w:p w:rsidR="00C77217" w:rsidRDefault="00C77217" w:rsidP="004E06FB">
      <w:pPr>
        <w:spacing w:after="0"/>
        <w:rPr>
          <w:rStyle w:val="CitaHTML"/>
          <w:rFonts w:ascii="Arial" w:hAnsi="Arial" w:cs="Arial"/>
          <w:color w:val="000000" w:themeColor="text1"/>
          <w:sz w:val="24"/>
          <w:szCs w:val="24"/>
        </w:rPr>
      </w:pPr>
    </w:p>
    <w:p w:rsidR="003E594A" w:rsidRDefault="004E06FB" w:rsidP="004E06FB">
      <w:pPr>
        <w:spacing w:after="0"/>
        <w:rPr>
          <w:rStyle w:val="flc"/>
          <w:rFonts w:ascii="Arial" w:hAnsi="Arial" w:cs="Arial"/>
          <w:color w:val="000000" w:themeColor="text1"/>
          <w:sz w:val="24"/>
          <w:szCs w:val="24"/>
        </w:rPr>
      </w:pPr>
      <w:r w:rsidRPr="007344EB">
        <w:rPr>
          <w:rStyle w:val="CitaHTML"/>
          <w:rFonts w:ascii="Arial" w:hAnsi="Arial" w:cs="Arial"/>
          <w:color w:val="000000" w:themeColor="text1"/>
          <w:sz w:val="24"/>
          <w:szCs w:val="24"/>
        </w:rPr>
        <w:t>www.galeon.com/didacticacisocial/.../Met_1.HTM</w:t>
      </w:r>
      <w:r w:rsidRPr="007344EB">
        <w:rPr>
          <w:rStyle w:val="flc"/>
          <w:rFonts w:ascii="Arial" w:hAnsi="Arial" w:cs="Arial"/>
          <w:color w:val="000000" w:themeColor="text1"/>
          <w:sz w:val="24"/>
          <w:szCs w:val="24"/>
        </w:rPr>
        <w:t xml:space="preserve"> -</w:t>
      </w:r>
    </w:p>
    <w:p w:rsidR="00C77217" w:rsidRDefault="00C77217" w:rsidP="004E06FB">
      <w:pPr>
        <w:spacing w:after="0"/>
        <w:rPr>
          <w:rStyle w:val="flc"/>
          <w:rFonts w:ascii="Arial" w:hAnsi="Arial" w:cs="Arial"/>
          <w:color w:val="000000" w:themeColor="text1"/>
          <w:sz w:val="24"/>
          <w:szCs w:val="24"/>
        </w:rPr>
      </w:pPr>
    </w:p>
    <w:p w:rsidR="003E594A" w:rsidRPr="00C77217" w:rsidRDefault="00C77217" w:rsidP="00DE2925">
      <w:pPr>
        <w:spacing w:after="0"/>
        <w:jc w:val="both"/>
        <w:rPr>
          <w:rStyle w:val="flc"/>
          <w:rFonts w:ascii="Arial" w:hAnsi="Arial" w:cs="Arial"/>
          <w:color w:val="000000" w:themeColor="text1"/>
          <w:sz w:val="24"/>
          <w:szCs w:val="24"/>
        </w:rPr>
      </w:pPr>
      <w:proofErr w:type="spellStart"/>
      <w:r>
        <w:rPr>
          <w:rStyle w:val="flc"/>
          <w:rFonts w:ascii="Arial" w:hAnsi="Arial" w:cs="Arial"/>
          <w:color w:val="000000" w:themeColor="text1"/>
          <w:sz w:val="24"/>
          <w:szCs w:val="24"/>
        </w:rPr>
        <w:t>Sverdlick</w:t>
      </w:r>
      <w:proofErr w:type="spellEnd"/>
      <w:r>
        <w:rPr>
          <w:rStyle w:val="flc"/>
          <w:rFonts w:ascii="Arial" w:hAnsi="Arial" w:cs="Arial"/>
          <w:color w:val="000000" w:themeColor="text1"/>
          <w:sz w:val="24"/>
          <w:szCs w:val="24"/>
        </w:rPr>
        <w:t>, Ingrid. (2007</w:t>
      </w:r>
      <w:r w:rsidR="0091509C">
        <w:rPr>
          <w:rStyle w:val="flc"/>
          <w:rFonts w:ascii="Arial" w:hAnsi="Arial" w:cs="Arial"/>
          <w:color w:val="000000" w:themeColor="text1"/>
          <w:sz w:val="24"/>
          <w:szCs w:val="24"/>
        </w:rPr>
        <w:t xml:space="preserve">). </w:t>
      </w:r>
      <w:r w:rsidR="00DE2925" w:rsidRPr="0091509C">
        <w:rPr>
          <w:rStyle w:val="flc"/>
          <w:rFonts w:ascii="Arial" w:hAnsi="Arial" w:cs="Arial"/>
          <w:i/>
          <w:color w:val="000000" w:themeColor="text1"/>
          <w:sz w:val="24"/>
          <w:szCs w:val="24"/>
        </w:rPr>
        <w:t>L</w:t>
      </w:r>
      <w:r w:rsidR="003E594A" w:rsidRPr="0091509C">
        <w:rPr>
          <w:rStyle w:val="flc"/>
          <w:rFonts w:ascii="Arial" w:hAnsi="Arial" w:cs="Arial"/>
          <w:i/>
          <w:color w:val="000000" w:themeColor="text1"/>
          <w:sz w:val="24"/>
          <w:szCs w:val="24"/>
        </w:rPr>
        <w:t xml:space="preserve">a investigación educativa: una herramienta </w:t>
      </w:r>
      <w:r w:rsidR="00DE2925" w:rsidRPr="0091509C">
        <w:rPr>
          <w:rStyle w:val="flc"/>
          <w:rFonts w:ascii="Arial" w:hAnsi="Arial" w:cs="Arial"/>
          <w:i/>
          <w:color w:val="000000" w:themeColor="text1"/>
          <w:sz w:val="24"/>
          <w:szCs w:val="24"/>
        </w:rPr>
        <w:t>de conocimiento y acción</w:t>
      </w:r>
      <w:r w:rsidR="0091509C">
        <w:rPr>
          <w:rStyle w:val="flc"/>
          <w:rFonts w:ascii="Arial" w:hAnsi="Arial" w:cs="Arial"/>
          <w:i/>
          <w:color w:val="000000" w:themeColor="text1"/>
          <w:sz w:val="24"/>
          <w:szCs w:val="24"/>
        </w:rPr>
        <w:t xml:space="preserve">. </w:t>
      </w:r>
      <w:r>
        <w:rPr>
          <w:rStyle w:val="flc"/>
          <w:rFonts w:ascii="Arial" w:hAnsi="Arial" w:cs="Arial"/>
          <w:color w:val="000000" w:themeColor="text1"/>
          <w:sz w:val="24"/>
          <w:szCs w:val="24"/>
        </w:rPr>
        <w:t>Argentina 2007: NOVEDUC</w:t>
      </w:r>
    </w:p>
    <w:p w:rsidR="003E594A" w:rsidRPr="00DE2925" w:rsidRDefault="003E594A" w:rsidP="00DE2925">
      <w:pPr>
        <w:spacing w:after="0"/>
        <w:jc w:val="both"/>
        <w:rPr>
          <w:rStyle w:val="flc"/>
          <w:rFonts w:ascii="Arial" w:hAnsi="Arial" w:cs="Arial"/>
          <w:color w:val="000000" w:themeColor="text1"/>
          <w:sz w:val="24"/>
          <w:szCs w:val="24"/>
        </w:rPr>
      </w:pPr>
    </w:p>
    <w:p w:rsidR="003E594A" w:rsidRPr="00DE2925" w:rsidRDefault="00C77217" w:rsidP="00DE2925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 w:rsidRPr="00C77217">
        <w:rPr>
          <w:rStyle w:val="flc"/>
          <w:rFonts w:ascii="Arial" w:hAnsi="Arial" w:cs="Arial"/>
          <w:color w:val="000000" w:themeColor="text1"/>
          <w:sz w:val="24"/>
          <w:szCs w:val="24"/>
        </w:rPr>
        <w:t>I</w:t>
      </w:r>
      <w:r>
        <w:rPr>
          <w:rStyle w:val="flc"/>
          <w:rFonts w:ascii="Arial" w:hAnsi="Arial" w:cs="Arial"/>
          <w:color w:val="000000" w:themeColor="text1"/>
          <w:sz w:val="24"/>
          <w:szCs w:val="24"/>
        </w:rPr>
        <w:t>mbernón</w:t>
      </w:r>
      <w:proofErr w:type="spellEnd"/>
      <w:r>
        <w:rPr>
          <w:rStyle w:val="flc"/>
          <w:rFonts w:ascii="Arial" w:hAnsi="Arial" w:cs="Arial"/>
          <w:color w:val="000000" w:themeColor="text1"/>
          <w:sz w:val="24"/>
          <w:szCs w:val="24"/>
        </w:rPr>
        <w:t xml:space="preserve">, Francesc. (2002). </w:t>
      </w:r>
      <w:r w:rsidR="00DE2925" w:rsidRPr="00C77217">
        <w:rPr>
          <w:rStyle w:val="flc"/>
          <w:rFonts w:ascii="Arial" w:hAnsi="Arial" w:cs="Arial"/>
          <w:i/>
          <w:color w:val="000000" w:themeColor="text1"/>
          <w:sz w:val="24"/>
          <w:szCs w:val="24"/>
        </w:rPr>
        <w:t>L</w:t>
      </w:r>
      <w:r w:rsidR="003E594A" w:rsidRPr="00C77217">
        <w:rPr>
          <w:rStyle w:val="flc"/>
          <w:rFonts w:ascii="Arial" w:hAnsi="Arial" w:cs="Arial"/>
          <w:i/>
          <w:color w:val="000000" w:themeColor="text1"/>
          <w:sz w:val="24"/>
          <w:szCs w:val="24"/>
        </w:rPr>
        <w:t>a investigación educativa como herramienta de formación del profesorado</w:t>
      </w:r>
      <w:r>
        <w:rPr>
          <w:rStyle w:val="flc"/>
          <w:rFonts w:ascii="Arial" w:hAnsi="Arial" w:cs="Arial"/>
          <w:color w:val="000000" w:themeColor="text1"/>
          <w:sz w:val="24"/>
          <w:szCs w:val="24"/>
        </w:rPr>
        <w:t xml:space="preserve">.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España </w:t>
      </w:r>
      <w:r w:rsidR="003E594A" w:rsidRPr="00DE2925">
        <w:rPr>
          <w:rFonts w:ascii="Arial" w:hAnsi="Arial" w:cs="Arial"/>
          <w:color w:val="000000" w:themeColor="text1"/>
          <w:sz w:val="24"/>
          <w:szCs w:val="24"/>
        </w:rPr>
        <w:t>2007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: </w:t>
      </w:r>
      <w:r w:rsidR="003E594A" w:rsidRPr="00DE2925">
        <w:rPr>
          <w:rFonts w:ascii="Arial" w:hAnsi="Arial" w:cs="Arial"/>
          <w:color w:val="000000" w:themeColor="text1"/>
          <w:sz w:val="24"/>
          <w:szCs w:val="24"/>
        </w:rPr>
        <w:t>GRAO</w:t>
      </w:r>
    </w:p>
    <w:p w:rsidR="003E594A" w:rsidRPr="00DE2925" w:rsidRDefault="003E594A" w:rsidP="00DE2925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sectPr w:rsidR="003E594A" w:rsidRPr="00DE2925" w:rsidSect="00F03FE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9" w:author="Ana Maritza Vega Jauregui" w:date="2011-10-25T19:59:00Z" w:initials="AMVJ">
    <w:p w:rsidR="002A0D86" w:rsidRDefault="002A0D86">
      <w:pPr>
        <w:pStyle w:val="Textocomentario"/>
      </w:pPr>
      <w:r>
        <w:rPr>
          <w:rStyle w:val="Refdecomentario"/>
        </w:rPr>
        <w:annotationRef/>
      </w:r>
      <w:r>
        <w:t>Bien solo falta el autor.</w:t>
      </w:r>
    </w:p>
  </w:comment>
  <w:comment w:id="10" w:author="Ana Maritza Vega Jauregui" w:date="2011-10-25T19:59:00Z" w:initials="AMVJ">
    <w:p w:rsidR="002A0D86" w:rsidRDefault="002A0D86">
      <w:pPr>
        <w:pStyle w:val="Textocomentario"/>
      </w:pPr>
      <w:r>
        <w:rPr>
          <w:rStyle w:val="Refdecomentario"/>
        </w:rPr>
        <w:annotationRef/>
      </w:r>
      <w:r>
        <w:t>1879?</w:t>
      </w:r>
    </w:p>
  </w:comment>
  <w:comment w:id="11" w:author="Ana Maritza Vega Jauregui" w:date="2011-10-25T20:01:00Z" w:initials="AMVJ">
    <w:p w:rsidR="002A0D86" w:rsidRDefault="002A0D86">
      <w:pPr>
        <w:pStyle w:val="Textocomentario"/>
      </w:pPr>
      <w:r>
        <w:rPr>
          <w:rStyle w:val="Refdecomentario"/>
        </w:rPr>
        <w:annotationRef/>
      </w:r>
      <w:r>
        <w:t xml:space="preserve">En esta parte puedes integrar lo de los modelos. </w:t>
      </w:r>
    </w:p>
  </w:comment>
  <w:comment w:id="12" w:author="Ana Maritza Vega Jauregui" w:date="2011-10-25T20:05:00Z" w:initials="AMVJ">
    <w:p w:rsidR="002A0D86" w:rsidRDefault="002A0D86">
      <w:pPr>
        <w:pStyle w:val="Textocomentario"/>
      </w:pPr>
      <w:r>
        <w:rPr>
          <w:rStyle w:val="Refdecomentario"/>
        </w:rPr>
        <w:annotationRef/>
      </w:r>
      <w:r>
        <w:t>Cual reforma?</w:t>
      </w:r>
    </w:p>
  </w:comment>
  <w:comment w:id="14" w:author="Ana Maritza Vega Jauregui" w:date="2011-10-27T18:46:00Z" w:initials="AMVJ">
    <w:p w:rsidR="002A0D86" w:rsidRDefault="002A0D86">
      <w:pPr>
        <w:pStyle w:val="Textocomentario"/>
      </w:pPr>
      <w:r>
        <w:rPr>
          <w:rStyle w:val="Refdecomentario"/>
        </w:rPr>
        <w:annotationRef/>
      </w:r>
      <w:r>
        <w:t>Estas son las aportaci</w:t>
      </w:r>
      <w:r w:rsidR="00D52A6D">
        <w:t>o</w:t>
      </w:r>
      <w:r>
        <w:t>nes del psicólogo?</w:t>
      </w:r>
    </w:p>
  </w:comment>
  <w:comment w:id="16" w:author="Ana Maritza Vega Jauregui" w:date="2011-10-25T20:09:00Z" w:initials="AMVJ">
    <w:p w:rsidR="00166C89" w:rsidRDefault="00166C89">
      <w:pPr>
        <w:pStyle w:val="Textocomentario"/>
      </w:pPr>
      <w:r>
        <w:rPr>
          <w:rStyle w:val="Refdecomentario"/>
        </w:rPr>
        <w:annotationRef/>
      </w:r>
      <w:r>
        <w:t>Esta afirmación va dentro del texto y no en las conclusiones.</w:t>
      </w:r>
    </w:p>
  </w:comment>
  <w:comment w:id="19" w:author="Ana Maritza Vega Jauregui" w:date="2011-10-25T20:10:00Z" w:initials="AMVJ">
    <w:p w:rsidR="00166C89" w:rsidRDefault="00166C89">
      <w:pPr>
        <w:pStyle w:val="Textocomentario"/>
      </w:pPr>
      <w:r>
        <w:rPr>
          <w:rStyle w:val="Refdecomentario"/>
        </w:rPr>
        <w:annotationRef/>
      </w:r>
      <w:r>
        <w:t>Si?</w:t>
      </w:r>
    </w:p>
    <w:p w:rsidR="00166C89" w:rsidRDefault="00166C89">
      <w:pPr>
        <w:pStyle w:val="Textocomentario"/>
      </w:pPr>
    </w:p>
  </w:comment>
  <w:comment w:id="20" w:author="Ana Maritza Vega Jauregui" w:date="2011-10-25T20:10:00Z" w:initials="AMVJ">
    <w:p w:rsidR="00166C89" w:rsidRDefault="00166C89">
      <w:pPr>
        <w:pStyle w:val="Textocomentario"/>
      </w:pPr>
      <w:r>
        <w:rPr>
          <w:rStyle w:val="Refdecomentario"/>
        </w:rPr>
        <w:annotationRef/>
      </w:r>
      <w:r>
        <w:t>Solo te refieres a una?</w:t>
      </w:r>
    </w:p>
  </w:comment>
  <w:comment w:id="21" w:author="Ana Maritza Vega Jauregui" w:date="2011-10-25T20:11:00Z" w:initials="AMVJ">
    <w:p w:rsidR="00166C89" w:rsidRDefault="00166C89">
      <w:pPr>
        <w:pStyle w:val="Textocomentario"/>
      </w:pPr>
      <w:r>
        <w:rPr>
          <w:rStyle w:val="Refdecomentario"/>
        </w:rPr>
        <w:annotationRef/>
      </w:r>
      <w:r>
        <w:t xml:space="preserve">Bien por hacer sugerencias, slot </w:t>
      </w:r>
      <w:proofErr w:type="spellStart"/>
      <w:r>
        <w:t>nengo</w:t>
      </w:r>
      <w:proofErr w:type="spellEnd"/>
      <w:r>
        <w:t xml:space="preserve"> la duda de si consultaste que dice la ley de educación al respecto.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96058"/>
    <w:multiLevelType w:val="multilevel"/>
    <w:tmpl w:val="745C4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C92BE3"/>
    <w:multiLevelType w:val="multilevel"/>
    <w:tmpl w:val="DC2AD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FD5"/>
    <w:rsid w:val="00166C89"/>
    <w:rsid w:val="001B522D"/>
    <w:rsid w:val="002A0D86"/>
    <w:rsid w:val="00377C49"/>
    <w:rsid w:val="003E594A"/>
    <w:rsid w:val="004E06FB"/>
    <w:rsid w:val="005F1A71"/>
    <w:rsid w:val="00696328"/>
    <w:rsid w:val="00703C0B"/>
    <w:rsid w:val="00764A0E"/>
    <w:rsid w:val="008515D9"/>
    <w:rsid w:val="00851E82"/>
    <w:rsid w:val="0091509C"/>
    <w:rsid w:val="009F6FD5"/>
    <w:rsid w:val="00B2665C"/>
    <w:rsid w:val="00B44012"/>
    <w:rsid w:val="00B97687"/>
    <w:rsid w:val="00C27E77"/>
    <w:rsid w:val="00C77217"/>
    <w:rsid w:val="00CC7809"/>
    <w:rsid w:val="00D52A6D"/>
    <w:rsid w:val="00DE2925"/>
    <w:rsid w:val="00E95945"/>
    <w:rsid w:val="00F03FE1"/>
    <w:rsid w:val="00F36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9F6FD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9F6FD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CitaHTML">
    <w:name w:val="HTML Cite"/>
    <w:basedOn w:val="Fuentedeprrafopredeter"/>
    <w:uiPriority w:val="99"/>
    <w:semiHidden/>
    <w:unhideWhenUsed/>
    <w:rsid w:val="004E06FB"/>
    <w:rPr>
      <w:i w:val="0"/>
      <w:iCs w:val="0"/>
      <w:color w:val="0E774A"/>
    </w:rPr>
  </w:style>
  <w:style w:type="character" w:styleId="Hipervnculo">
    <w:name w:val="Hyperlink"/>
    <w:basedOn w:val="Fuentedeprrafopredeter"/>
    <w:uiPriority w:val="99"/>
    <w:unhideWhenUsed/>
    <w:rsid w:val="004E06FB"/>
    <w:rPr>
      <w:color w:val="0000FF" w:themeColor="hyperlink"/>
      <w:u w:val="single"/>
    </w:rPr>
  </w:style>
  <w:style w:type="character" w:customStyle="1" w:styleId="flc">
    <w:name w:val="flc"/>
    <w:basedOn w:val="Fuentedeprrafopredeter"/>
    <w:rsid w:val="004E06FB"/>
  </w:style>
  <w:style w:type="character" w:customStyle="1" w:styleId="f1">
    <w:name w:val="f1"/>
    <w:basedOn w:val="Fuentedeprrafopredeter"/>
    <w:rsid w:val="00764A0E"/>
    <w:rPr>
      <w:color w:val="76767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64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4A0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36D7F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2A0D8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A0D8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A0D8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A0D8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A0D8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9F6FD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9F6FD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CitaHTML">
    <w:name w:val="HTML Cite"/>
    <w:basedOn w:val="Fuentedeprrafopredeter"/>
    <w:uiPriority w:val="99"/>
    <w:semiHidden/>
    <w:unhideWhenUsed/>
    <w:rsid w:val="004E06FB"/>
    <w:rPr>
      <w:i w:val="0"/>
      <w:iCs w:val="0"/>
      <w:color w:val="0E774A"/>
    </w:rPr>
  </w:style>
  <w:style w:type="character" w:styleId="Hipervnculo">
    <w:name w:val="Hyperlink"/>
    <w:basedOn w:val="Fuentedeprrafopredeter"/>
    <w:uiPriority w:val="99"/>
    <w:unhideWhenUsed/>
    <w:rsid w:val="004E06FB"/>
    <w:rPr>
      <w:color w:val="0000FF" w:themeColor="hyperlink"/>
      <w:u w:val="single"/>
    </w:rPr>
  </w:style>
  <w:style w:type="character" w:customStyle="1" w:styleId="flc">
    <w:name w:val="flc"/>
    <w:basedOn w:val="Fuentedeprrafopredeter"/>
    <w:rsid w:val="004E06FB"/>
  </w:style>
  <w:style w:type="character" w:customStyle="1" w:styleId="f1">
    <w:name w:val="f1"/>
    <w:basedOn w:val="Fuentedeprrafopredeter"/>
    <w:rsid w:val="00764A0E"/>
    <w:rPr>
      <w:color w:val="76767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64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4A0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36D7F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2A0D8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A0D8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A0D8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A0D8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A0D8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2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440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6" w:color="D3E1F9"/>
            <w:bottom w:val="none" w:sz="0" w:space="0" w:color="auto"/>
            <w:right w:val="none" w:sz="0" w:space="0" w:color="auto"/>
          </w:divBdr>
          <w:divsChild>
            <w:div w:id="151526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22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808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434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69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436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685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2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1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79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58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62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618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735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0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29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71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78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98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95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176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1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06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37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16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87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0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299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7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53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0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42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35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28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1343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8714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Ana Maritza Vega Jauregui</cp:lastModifiedBy>
  <cp:revision>6</cp:revision>
  <dcterms:created xsi:type="dcterms:W3CDTF">2011-10-13T20:37:00Z</dcterms:created>
  <dcterms:modified xsi:type="dcterms:W3CDTF">2011-10-27T23:46:00Z</dcterms:modified>
</cp:coreProperties>
</file>